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F4F2C" w14:textId="77777777" w:rsidR="00A57928" w:rsidRDefault="00A57928" w:rsidP="003049EA">
      <w:pPr>
        <w:rPr>
          <w:lang w:val="et-EE"/>
        </w:rPr>
      </w:pPr>
    </w:p>
    <w:p w14:paraId="70F538A0" w14:textId="77777777" w:rsidR="0042537A" w:rsidRPr="0042537A" w:rsidRDefault="0042537A" w:rsidP="0042537A">
      <w:pPr>
        <w:jc w:val="center"/>
        <w:rPr>
          <w:sz w:val="16"/>
          <w:lang w:val="en-AU" w:eastAsia="et-EE"/>
        </w:rPr>
      </w:pPr>
      <w:proofErr w:type="spellStart"/>
      <w:r w:rsidRPr="0042537A">
        <w:rPr>
          <w:sz w:val="16"/>
          <w:lang w:val="en-AU" w:eastAsia="et-EE"/>
        </w:rPr>
        <w:t>Haldus</w:t>
      </w:r>
      <w:proofErr w:type="spellEnd"/>
      <w:r w:rsidRPr="0042537A">
        <w:rPr>
          <w:sz w:val="16"/>
          <w:lang w:val="en-AU" w:eastAsia="et-EE"/>
        </w:rPr>
        <w:t xml:space="preserve">- </w:t>
      </w:r>
      <w:proofErr w:type="spellStart"/>
      <w:r w:rsidRPr="0042537A">
        <w:rPr>
          <w:sz w:val="16"/>
          <w:lang w:val="en-AU" w:eastAsia="et-EE"/>
        </w:rPr>
        <w:t>ja</w:t>
      </w:r>
      <w:proofErr w:type="spellEnd"/>
      <w:r w:rsidRPr="0042537A">
        <w:rPr>
          <w:sz w:val="16"/>
          <w:lang w:val="en-AU" w:eastAsia="et-EE"/>
        </w:rPr>
        <w:t xml:space="preserve"> </w:t>
      </w:r>
      <w:proofErr w:type="spellStart"/>
      <w:r w:rsidRPr="0042537A">
        <w:rPr>
          <w:sz w:val="16"/>
          <w:lang w:val="en-AU" w:eastAsia="et-EE"/>
        </w:rPr>
        <w:t>korrakaitseorgan</w:t>
      </w:r>
      <w:proofErr w:type="spellEnd"/>
      <w:r w:rsidRPr="0042537A">
        <w:rPr>
          <w:sz w:val="16"/>
          <w:lang w:val="en-AU" w:eastAsia="et-EE"/>
        </w:rPr>
        <w:t xml:space="preserve">: </w:t>
      </w:r>
      <w:proofErr w:type="spellStart"/>
      <w:r w:rsidRPr="0042537A">
        <w:rPr>
          <w:sz w:val="16"/>
          <w:lang w:val="en-AU" w:eastAsia="et-EE"/>
        </w:rPr>
        <w:t>Terviseamet</w:t>
      </w:r>
      <w:proofErr w:type="spellEnd"/>
      <w:r w:rsidRPr="0042537A">
        <w:rPr>
          <w:sz w:val="16"/>
          <w:lang w:val="en-AU" w:eastAsia="et-EE"/>
        </w:rPr>
        <w:t xml:space="preserve">, </w:t>
      </w:r>
      <w:proofErr w:type="spellStart"/>
      <w:r w:rsidRPr="0042537A">
        <w:rPr>
          <w:sz w:val="16"/>
          <w:lang w:val="en-AU" w:eastAsia="et-EE"/>
        </w:rPr>
        <w:t>registrikood</w:t>
      </w:r>
      <w:proofErr w:type="spellEnd"/>
      <w:r w:rsidRPr="0042537A">
        <w:rPr>
          <w:sz w:val="16"/>
          <w:lang w:val="en-AU" w:eastAsia="et-EE"/>
        </w:rPr>
        <w:t xml:space="preserve"> 70008799, </w:t>
      </w:r>
      <w:proofErr w:type="spellStart"/>
      <w:r w:rsidRPr="0042537A">
        <w:rPr>
          <w:sz w:val="16"/>
          <w:lang w:val="en-AU" w:eastAsia="et-EE"/>
        </w:rPr>
        <w:t>aadress</w:t>
      </w:r>
      <w:proofErr w:type="spellEnd"/>
      <w:r w:rsidRPr="0042537A">
        <w:rPr>
          <w:sz w:val="16"/>
          <w:lang w:val="en-AU" w:eastAsia="et-EE"/>
        </w:rPr>
        <w:t xml:space="preserve">: </w:t>
      </w:r>
      <w:proofErr w:type="spellStart"/>
      <w:r w:rsidRPr="0042537A">
        <w:rPr>
          <w:sz w:val="16"/>
          <w:lang w:val="en-AU" w:eastAsia="et-EE"/>
        </w:rPr>
        <w:t>Paldiski</w:t>
      </w:r>
      <w:proofErr w:type="spellEnd"/>
      <w:r w:rsidRPr="0042537A">
        <w:rPr>
          <w:sz w:val="16"/>
          <w:lang w:val="en-AU" w:eastAsia="et-EE"/>
        </w:rPr>
        <w:t xml:space="preserve"> </w:t>
      </w:r>
      <w:proofErr w:type="spellStart"/>
      <w:r w:rsidRPr="0042537A">
        <w:rPr>
          <w:sz w:val="16"/>
          <w:lang w:val="en-AU" w:eastAsia="et-EE"/>
        </w:rPr>
        <w:t>mnt</w:t>
      </w:r>
      <w:proofErr w:type="spellEnd"/>
      <w:r w:rsidRPr="0042537A">
        <w:rPr>
          <w:sz w:val="16"/>
          <w:lang w:val="en-AU" w:eastAsia="et-EE"/>
        </w:rPr>
        <w:t xml:space="preserve"> 81, 10614 Tallinn</w:t>
      </w:r>
    </w:p>
    <w:p w14:paraId="0A8A32DC" w14:textId="77777777" w:rsidR="0042537A" w:rsidRPr="0042537A" w:rsidRDefault="0042537A" w:rsidP="0042537A">
      <w:pPr>
        <w:jc w:val="center"/>
        <w:rPr>
          <w:rFonts w:ascii="Arial" w:hAnsi="Arial" w:cs="Arial"/>
          <w:b/>
          <w:bCs/>
          <w:sz w:val="20"/>
          <w:lang w:val="et-EE"/>
        </w:rPr>
      </w:pPr>
      <w:r w:rsidRPr="0042537A">
        <w:rPr>
          <w:sz w:val="16"/>
          <w:szCs w:val="22"/>
          <w:lang w:val="et-EE" w:eastAsia="et-EE"/>
        </w:rPr>
        <w:t xml:space="preserve">Tel 794 3500, e-post </w:t>
      </w:r>
      <w:hyperlink r:id="rId7" w:history="1">
        <w:r w:rsidRPr="0042537A">
          <w:rPr>
            <w:color w:val="0000FF"/>
            <w:sz w:val="16"/>
            <w:szCs w:val="22"/>
            <w:u w:val="single"/>
            <w:lang w:val="et-EE" w:eastAsia="et-EE"/>
          </w:rPr>
          <w:t>info@terviseamet.ee</w:t>
        </w:r>
      </w:hyperlink>
    </w:p>
    <w:p w14:paraId="72CDE894" w14:textId="77777777" w:rsidR="0042537A" w:rsidRPr="0042537A" w:rsidRDefault="0042537A" w:rsidP="0042537A">
      <w:pPr>
        <w:spacing w:after="160" w:line="259" w:lineRule="auto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                                                                                                                                                          </w:t>
      </w:r>
    </w:p>
    <w:p w14:paraId="60605A9E" w14:textId="4D92ADDF" w:rsidR="0042537A" w:rsidRPr="0042537A" w:rsidRDefault="0042537A" w:rsidP="0042537A">
      <w:pPr>
        <w:spacing w:line="259" w:lineRule="auto"/>
        <w:jc w:val="center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OBJEKTI </w:t>
      </w:r>
      <w:r w:rsidR="00231406">
        <w:rPr>
          <w:rFonts w:eastAsia="Calibri"/>
          <w:b/>
          <w:sz w:val="22"/>
          <w:szCs w:val="22"/>
          <w:lang w:val="et-EE"/>
        </w:rPr>
        <w:t xml:space="preserve">KASUTUSELEVÕTU </w:t>
      </w:r>
      <w:r w:rsidR="002C7995">
        <w:rPr>
          <w:rFonts w:eastAsia="Calibri"/>
          <w:b/>
          <w:sz w:val="22"/>
          <w:szCs w:val="22"/>
          <w:lang w:val="et-EE"/>
        </w:rPr>
        <w:t xml:space="preserve">PAIKVAATLUSE </w:t>
      </w:r>
      <w:r w:rsidRPr="0042537A">
        <w:rPr>
          <w:rFonts w:eastAsia="Calibri"/>
          <w:b/>
          <w:sz w:val="22"/>
          <w:szCs w:val="22"/>
          <w:lang w:val="et-EE"/>
        </w:rPr>
        <w:t>AKT</w:t>
      </w:r>
    </w:p>
    <w:p w14:paraId="6B814C1E" w14:textId="1C2DB9BC" w:rsidR="0042537A" w:rsidRPr="0042537A" w:rsidRDefault="008C551D" w:rsidP="008C551D">
      <w:pPr>
        <w:spacing w:line="259" w:lineRule="auto"/>
        <w:jc w:val="center"/>
        <w:rPr>
          <w:rFonts w:eastAsia="Calibri"/>
          <w:b/>
          <w:sz w:val="22"/>
          <w:szCs w:val="22"/>
          <w:lang w:val="et-EE"/>
        </w:rPr>
      </w:pPr>
      <w:r>
        <w:rPr>
          <w:rFonts w:eastAsia="Calibri"/>
          <w:b/>
          <w:sz w:val="22"/>
          <w:szCs w:val="22"/>
          <w:lang w:val="et-EE"/>
        </w:rPr>
        <w:t>9.3-1</w:t>
      </w:r>
      <w:r w:rsidR="0042537A" w:rsidRPr="0042537A">
        <w:rPr>
          <w:rFonts w:eastAsia="Calibri"/>
          <w:b/>
          <w:sz w:val="22"/>
          <w:szCs w:val="22"/>
          <w:lang w:val="et-EE"/>
        </w:rPr>
        <w:t>/</w:t>
      </w:r>
      <w:r>
        <w:rPr>
          <w:rFonts w:eastAsia="Calibri"/>
          <w:b/>
          <w:sz w:val="22"/>
          <w:szCs w:val="22"/>
          <w:lang w:val="et-EE"/>
        </w:rPr>
        <w:t>25/7371-2</w:t>
      </w:r>
    </w:p>
    <w:p w14:paraId="5A520A3E" w14:textId="23F42B6C" w:rsidR="0042537A" w:rsidRPr="0042537A" w:rsidRDefault="0042537A" w:rsidP="0042537A">
      <w:pPr>
        <w:spacing w:line="259" w:lineRule="auto"/>
        <w:jc w:val="center"/>
        <w:rPr>
          <w:rFonts w:eastAsia="Calibri"/>
          <w:sz w:val="16"/>
          <w:szCs w:val="16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        </w:t>
      </w:r>
      <w:r w:rsidRPr="0042537A">
        <w:rPr>
          <w:rFonts w:eastAsia="Calibri"/>
          <w:sz w:val="16"/>
          <w:szCs w:val="16"/>
          <w:lang w:val="et-EE"/>
        </w:rPr>
        <w:t xml:space="preserve"> (asja nr</w:t>
      </w:r>
      <w:r w:rsidR="00FD2A0A">
        <w:rPr>
          <w:rFonts w:eastAsia="Calibri"/>
          <w:sz w:val="16"/>
          <w:szCs w:val="16"/>
          <w:lang w:val="et-EE"/>
        </w:rPr>
        <w:t xml:space="preserve"> </w:t>
      </w:r>
      <w:r w:rsidRPr="0042537A">
        <w:rPr>
          <w:rFonts w:eastAsia="Calibri"/>
          <w:sz w:val="16"/>
          <w:szCs w:val="16"/>
          <w:lang w:val="et-EE"/>
        </w:rPr>
        <w:t>Deltas)</w:t>
      </w:r>
    </w:p>
    <w:p w14:paraId="49FA8EFB" w14:textId="16A90CD4" w:rsidR="00DA3B58" w:rsidRDefault="00DA3B58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/>
          <w:sz w:val="22"/>
          <w:szCs w:val="22"/>
          <w:lang w:val="et-EE"/>
        </w:rPr>
      </w:pPr>
      <w:bookmarkStart w:id="0" w:name="_Hlk209447308"/>
    </w:p>
    <w:bookmarkEnd w:id="0"/>
    <w:p w14:paraId="385304DD" w14:textId="0E86451E" w:rsidR="0042537A" w:rsidRPr="0042537A" w:rsidRDefault="00DA3B58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>E</w:t>
      </w:r>
      <w:r w:rsidR="00632D41">
        <w:rPr>
          <w:rFonts w:eastAsia="Calibri"/>
          <w:sz w:val="22"/>
          <w:szCs w:val="22"/>
          <w:lang w:val="et-EE"/>
        </w:rPr>
        <w:t xml:space="preserve">hitise kasutusloa kooskõlastuse </w:t>
      </w:r>
      <w:r w:rsidR="0042537A" w:rsidRPr="0042537A">
        <w:rPr>
          <w:rFonts w:eastAsia="Calibri"/>
          <w:sz w:val="22"/>
          <w:szCs w:val="22"/>
          <w:lang w:val="et-EE"/>
        </w:rPr>
        <w:t xml:space="preserve"> taotlus </w:t>
      </w:r>
      <w:r w:rsidR="008C551D">
        <w:rPr>
          <w:rFonts w:eastAsia="Calibri"/>
          <w:sz w:val="22"/>
          <w:szCs w:val="22"/>
          <w:lang w:val="et-EE"/>
        </w:rPr>
        <w:t>lasteaiahoonele</w:t>
      </w:r>
      <w:del w:id="1" w:author="Katrin Tamm" w:date="2025-10-02T10:41:00Z">
        <w:r w:rsidR="003B302A" w:rsidDel="008C551D">
          <w:rPr>
            <w:rFonts w:eastAsia="Calibri"/>
            <w:sz w:val="22"/>
            <w:szCs w:val="22"/>
            <w:lang w:val="et-EE"/>
          </w:rPr>
          <w:delText>..</w:delText>
        </w:r>
      </w:del>
    </w:p>
    <w:p w14:paraId="5FB14C70" w14:textId="5EC3BFFC" w:rsidR="0042537A" w:rsidRDefault="00632D41" w:rsidP="00632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 w:rsidRPr="0042537A"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</w:t>
      </w:r>
      <w:r w:rsidR="00E122F9">
        <w:rPr>
          <w:rFonts w:eastAsia="Calibri"/>
          <w:sz w:val="22"/>
          <w:szCs w:val="22"/>
          <w:lang w:val="et-EE"/>
        </w:rPr>
        <w:t xml:space="preserve">                         </w:t>
      </w:r>
      <w:r w:rsidRPr="0042537A">
        <w:rPr>
          <w:rFonts w:eastAsia="Calibri"/>
          <w:sz w:val="22"/>
          <w:szCs w:val="22"/>
          <w:lang w:val="et-EE"/>
        </w:rPr>
        <w:t xml:space="preserve"> </w:t>
      </w:r>
      <w:r w:rsidRPr="0042537A">
        <w:rPr>
          <w:rFonts w:eastAsia="Calibri"/>
          <w:sz w:val="16"/>
          <w:szCs w:val="16"/>
          <w:lang w:val="et-EE"/>
        </w:rPr>
        <w:t>(</w:t>
      </w:r>
      <w:r w:rsidR="00DA3B58">
        <w:rPr>
          <w:rFonts w:eastAsia="Calibri"/>
          <w:sz w:val="16"/>
          <w:szCs w:val="16"/>
          <w:lang w:val="et-EE"/>
        </w:rPr>
        <w:t>kasutusotstarve</w:t>
      </w:r>
      <w:r w:rsidRPr="0042537A">
        <w:rPr>
          <w:rFonts w:eastAsia="Calibri"/>
          <w:sz w:val="16"/>
          <w:szCs w:val="16"/>
          <w:lang w:val="et-EE"/>
        </w:rPr>
        <w:t>)</w:t>
      </w:r>
      <w:r w:rsidRPr="0042537A">
        <w:rPr>
          <w:rFonts w:eastAsia="Calibri"/>
          <w:sz w:val="22"/>
          <w:szCs w:val="22"/>
          <w:lang w:val="et-EE"/>
        </w:rPr>
        <w:t xml:space="preserve">    </w:t>
      </w:r>
    </w:p>
    <w:p w14:paraId="1B97807F" w14:textId="77777777" w:rsidR="00CB4B12" w:rsidRDefault="00CB4B12" w:rsidP="00912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16"/>
          <w:szCs w:val="16"/>
          <w:lang w:val="et-EE"/>
        </w:rPr>
      </w:pPr>
    </w:p>
    <w:p w14:paraId="18298A34" w14:textId="3874985A" w:rsidR="00CB4B12" w:rsidRPr="0070505F" w:rsidRDefault="00CB4B12" w:rsidP="00912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 w:rsidRPr="0070505F">
        <w:rPr>
          <w:rFonts w:eastAsia="Calibri"/>
          <w:sz w:val="22"/>
          <w:szCs w:val="22"/>
          <w:lang w:val="et-EE"/>
        </w:rPr>
        <w:t xml:space="preserve">Kasutusloa menetlusnumber ehitisregistris: </w:t>
      </w:r>
      <w:r w:rsidR="008C551D">
        <w:rPr>
          <w:rFonts w:eastAsia="Calibri"/>
          <w:sz w:val="22"/>
          <w:szCs w:val="22"/>
          <w:lang w:val="et-EE"/>
        </w:rPr>
        <w:t>512879</w:t>
      </w:r>
    </w:p>
    <w:p w14:paraId="235F8877" w14:textId="77777777" w:rsidR="00EE3B27" w:rsidRPr="0070505F" w:rsidRDefault="00EE3B27" w:rsidP="00912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</w:p>
    <w:p w14:paraId="2FCE48B8" w14:textId="2303137A" w:rsidR="0042537A" w:rsidRDefault="0042537A" w:rsidP="0042537A">
      <w:pPr>
        <w:jc w:val="right"/>
        <w:rPr>
          <w:rFonts w:eastAsia="Calibri"/>
          <w:b/>
          <w:sz w:val="22"/>
          <w:szCs w:val="22"/>
          <w:lang w:val="et-EE"/>
        </w:rPr>
      </w:pPr>
    </w:p>
    <w:p w14:paraId="54D79C7D" w14:textId="31E45F30" w:rsidR="00EE3B27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O</w:t>
      </w:r>
      <w:r w:rsidRPr="0042537A">
        <w:rPr>
          <w:b/>
          <w:sz w:val="22"/>
          <w:szCs w:val="22"/>
          <w:lang w:val="et-EE" w:eastAsia="et-EE"/>
        </w:rPr>
        <w:t>bjekti andmed</w:t>
      </w:r>
      <w:r w:rsidR="004F7466">
        <w:rPr>
          <w:b/>
          <w:sz w:val="22"/>
          <w:szCs w:val="22"/>
          <w:lang w:val="et-EE" w:eastAsia="et-EE"/>
        </w:rPr>
        <w:t>:</w:t>
      </w:r>
    </w:p>
    <w:p w14:paraId="5184FC96" w14:textId="77777777" w:rsidR="004F7466" w:rsidRDefault="004F7466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</w:p>
    <w:p w14:paraId="275E497F" w14:textId="2C96999F" w:rsidR="00E14F9D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 w:rsidRPr="00496054">
        <w:rPr>
          <w:bCs/>
          <w:sz w:val="22"/>
          <w:szCs w:val="22"/>
          <w:lang w:val="et-EE" w:eastAsia="et-EE"/>
        </w:rPr>
        <w:t>Objekt</w:t>
      </w:r>
      <w:r w:rsidR="008C551D">
        <w:rPr>
          <w:bCs/>
          <w:sz w:val="22"/>
          <w:szCs w:val="22"/>
          <w:lang w:val="et-EE" w:eastAsia="et-EE"/>
        </w:rPr>
        <w:t xml:space="preserve">: Lääneranna lasteaia Lõpe maja. Ruumid hoone kahel korrusel, rühmi 1(liitrühm), maksimaalselt 20 lapsega. I korrusel mänguruum, kus ka süüakse, olemas kööginurk. II korrusel nii mängu- kui magamisruum. Mõlemal korrusel olemas </w:t>
      </w:r>
      <w:proofErr w:type="spellStart"/>
      <w:r w:rsidR="008C551D">
        <w:rPr>
          <w:bCs/>
          <w:sz w:val="22"/>
          <w:szCs w:val="22"/>
          <w:lang w:val="et-EE" w:eastAsia="et-EE"/>
        </w:rPr>
        <w:t>hüg</w:t>
      </w:r>
      <w:proofErr w:type="spellEnd"/>
      <w:r w:rsidR="008C551D">
        <w:rPr>
          <w:bCs/>
          <w:sz w:val="22"/>
          <w:szCs w:val="22"/>
          <w:lang w:val="et-EE" w:eastAsia="et-EE"/>
        </w:rPr>
        <w:t xml:space="preserve"> ruumid 2 valamuga mis erinevatel kõrgustel ning 3 tualetipotiga. Alusvanniga dušš II korrusel. </w:t>
      </w:r>
    </w:p>
    <w:p w14:paraId="160EBDC8" w14:textId="77777777" w:rsidR="00EE3B27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  <w:lang w:val="et-EE" w:eastAsia="et-EE"/>
        </w:rPr>
      </w:pPr>
      <w:r w:rsidRPr="0042537A">
        <w:rPr>
          <w:sz w:val="16"/>
          <w:szCs w:val="16"/>
          <w:lang w:val="et-EE" w:eastAsia="et-EE"/>
        </w:rPr>
        <w:t>(kontrollitava ehitise/ruumi nimetus ja kirjeldus)</w:t>
      </w:r>
    </w:p>
    <w:p w14:paraId="4E93550E" w14:textId="77777777" w:rsidR="00EE3B27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</w:p>
    <w:p w14:paraId="0532EB28" w14:textId="635F6787" w:rsidR="00EE3B27" w:rsidRPr="004F7466" w:rsidRDefault="004F7466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szCs w:val="24"/>
          <w:lang w:val="et-EE" w:eastAsia="et-EE"/>
        </w:rPr>
      </w:pPr>
      <w:r w:rsidRPr="00496054">
        <w:rPr>
          <w:bCs/>
          <w:sz w:val="22"/>
          <w:szCs w:val="22"/>
          <w:lang w:val="et-EE" w:eastAsia="et-EE"/>
        </w:rPr>
        <w:t>A</w:t>
      </w:r>
      <w:r w:rsidR="00EE3B27" w:rsidRPr="00496054">
        <w:rPr>
          <w:bCs/>
          <w:sz w:val="22"/>
          <w:szCs w:val="22"/>
          <w:lang w:val="et-EE" w:eastAsia="et-EE"/>
        </w:rPr>
        <w:t>adress:</w:t>
      </w:r>
      <w:r w:rsidR="00EE3B27" w:rsidRPr="0042537A">
        <w:rPr>
          <w:b/>
          <w:sz w:val="22"/>
          <w:szCs w:val="22"/>
          <w:lang w:val="et-EE" w:eastAsia="et-EE"/>
        </w:rPr>
        <w:t xml:space="preserve"> </w:t>
      </w:r>
      <w:r w:rsidR="008C551D">
        <w:rPr>
          <w:bCs/>
          <w:sz w:val="22"/>
          <w:szCs w:val="22"/>
          <w:lang w:val="et-EE" w:eastAsia="et-EE"/>
        </w:rPr>
        <w:t>Klubi/2, Lõpe küla, Lääneranna vald</w:t>
      </w:r>
    </w:p>
    <w:p w14:paraId="0D7414AF" w14:textId="77777777" w:rsidR="00EE3B27" w:rsidRPr="004F7466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sz w:val="16"/>
          <w:szCs w:val="16"/>
          <w:lang w:val="et-EE" w:eastAsia="et-EE"/>
        </w:rPr>
      </w:pPr>
      <w:r w:rsidRPr="004F7466">
        <w:rPr>
          <w:bCs/>
          <w:sz w:val="16"/>
          <w:szCs w:val="16"/>
          <w:lang w:val="et-EE" w:eastAsia="et-EE"/>
        </w:rPr>
        <w:t xml:space="preserve"> (ehitise/ruumi aadress)</w:t>
      </w:r>
    </w:p>
    <w:p w14:paraId="1C286D4A" w14:textId="77777777" w:rsidR="003B302A" w:rsidRPr="0042537A" w:rsidRDefault="003B302A" w:rsidP="0042537A">
      <w:pPr>
        <w:rPr>
          <w:rFonts w:eastAsia="Calibri"/>
          <w:b/>
          <w:sz w:val="22"/>
          <w:szCs w:val="22"/>
          <w:lang w:val="et-EE"/>
        </w:rPr>
      </w:pPr>
    </w:p>
    <w:p w14:paraId="427FA666" w14:textId="77777777" w:rsidR="00DA3B58" w:rsidRPr="00DA3B58" w:rsidRDefault="00DA3B58" w:rsidP="00DA3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/>
          <w:sz w:val="22"/>
          <w:szCs w:val="22"/>
          <w:lang w:val="et-EE"/>
        </w:rPr>
      </w:pPr>
    </w:p>
    <w:p w14:paraId="361F680E" w14:textId="7DC93D84" w:rsidR="00DA3B58" w:rsidRPr="00DA3B58" w:rsidRDefault="00DA3B58" w:rsidP="00DA3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/>
          <w:sz w:val="22"/>
          <w:szCs w:val="22"/>
          <w:lang w:val="et-EE"/>
        </w:rPr>
      </w:pPr>
      <w:r w:rsidRPr="00DA3B58">
        <w:rPr>
          <w:rFonts w:eastAsia="Calibri"/>
          <w:b/>
          <w:sz w:val="22"/>
          <w:szCs w:val="22"/>
          <w:lang w:val="et-EE"/>
        </w:rPr>
        <w:t>Määrus, mille alusel hinnatud:</w:t>
      </w:r>
      <w:r w:rsidR="008C551D">
        <w:rPr>
          <w:rFonts w:eastAsia="Calibri"/>
          <w:bCs/>
          <w:sz w:val="22"/>
          <w:szCs w:val="22"/>
          <w:lang w:val="et-EE"/>
        </w:rPr>
        <w:t xml:space="preserve"> VV määrus nr 47, 26.06.2025, „Lastehoiu ja lasteaia õpi- ja kasvukeskkonna nõuded“</w:t>
      </w:r>
    </w:p>
    <w:p w14:paraId="3539B732" w14:textId="77777777" w:rsidR="00DA3B58" w:rsidRDefault="00DA3B58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/>
          <w:sz w:val="22"/>
          <w:szCs w:val="22"/>
          <w:lang w:val="et-EE"/>
        </w:rPr>
      </w:pPr>
    </w:p>
    <w:p w14:paraId="391D8132" w14:textId="344AD0D1" w:rsid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>Kontrollitakse:</w:t>
      </w:r>
    </w:p>
    <w:p w14:paraId="3D841A9C" w14:textId="75CB4557" w:rsidR="000E6148" w:rsidRDefault="008C551D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>
        <w:rPr>
          <w:rFonts w:eastAsia="Calibri"/>
          <w:sz w:val="22"/>
          <w:szCs w:val="22"/>
          <w:lang w:val="et-EE"/>
        </w:rPr>
      </w:r>
      <w:r>
        <w:rPr>
          <w:rFonts w:eastAsia="Calibri"/>
          <w:sz w:val="22"/>
          <w:szCs w:val="22"/>
          <w:lang w:val="et-EE"/>
        </w:rPr>
        <w:fldChar w:fldCharType="end"/>
      </w:r>
      <w:r w:rsidR="000E6148">
        <w:rPr>
          <w:rFonts w:eastAsia="Calibri"/>
          <w:sz w:val="22"/>
          <w:szCs w:val="22"/>
          <w:lang w:val="et-EE"/>
        </w:rPr>
        <w:t xml:space="preserve"> ehitusprojekt</w:t>
      </w:r>
      <w:r w:rsidR="00336B74">
        <w:rPr>
          <w:rFonts w:eastAsia="Calibri"/>
          <w:sz w:val="22"/>
          <w:szCs w:val="22"/>
          <w:lang w:val="et-EE"/>
        </w:rPr>
        <w:t xml:space="preserve">                  </w:t>
      </w:r>
      <w:r w:rsidR="009F1C20">
        <w:rPr>
          <w:rFonts w:eastAsia="Calibri"/>
          <w:sz w:val="22"/>
          <w:szCs w:val="22"/>
          <w:lang w:val="et-EE"/>
        </w:rPr>
        <w:t xml:space="preserve">           </w:t>
      </w:r>
      <w:r w:rsidR="00336B74">
        <w:rPr>
          <w:rFonts w:eastAsia="Calibri"/>
          <w:sz w:val="22"/>
          <w:szCs w:val="22"/>
          <w:lang w:val="et-EE"/>
        </w:rPr>
        <w:t xml:space="preserve"> </w:t>
      </w:r>
      <w:r w:rsidR="00336B74" w:rsidRPr="0042537A"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6B74" w:rsidRPr="0042537A">
        <w:rPr>
          <w:rFonts w:eastAsia="Calibri"/>
          <w:sz w:val="22"/>
          <w:szCs w:val="22"/>
          <w:lang w:val="et-EE"/>
        </w:rPr>
        <w:instrText xml:space="preserve"> FORMCHECKBOX </w:instrText>
      </w:r>
      <w:r w:rsidR="00AC4135">
        <w:rPr>
          <w:rFonts w:eastAsia="Calibri"/>
          <w:sz w:val="22"/>
          <w:szCs w:val="22"/>
          <w:lang w:val="et-EE"/>
        </w:rPr>
      </w:r>
      <w:r w:rsidR="00AC4135">
        <w:rPr>
          <w:rFonts w:eastAsia="Calibri"/>
          <w:sz w:val="22"/>
          <w:szCs w:val="22"/>
          <w:lang w:val="et-EE"/>
        </w:rPr>
        <w:fldChar w:fldCharType="separate"/>
      </w:r>
      <w:r w:rsidR="00336B74" w:rsidRPr="0042537A">
        <w:rPr>
          <w:rFonts w:eastAsia="Calibri"/>
          <w:sz w:val="22"/>
          <w:szCs w:val="22"/>
          <w:lang w:val="et-EE"/>
        </w:rPr>
        <w:fldChar w:fldCharType="end"/>
      </w:r>
      <w:r w:rsidR="00336B74">
        <w:rPr>
          <w:rFonts w:eastAsia="Calibri"/>
          <w:sz w:val="22"/>
          <w:szCs w:val="22"/>
          <w:lang w:val="et-EE"/>
        </w:rPr>
        <w:t xml:space="preserve"> </w:t>
      </w:r>
      <w:r w:rsidR="009C06AB">
        <w:rPr>
          <w:rFonts w:eastAsia="Calibri"/>
          <w:sz w:val="22"/>
          <w:szCs w:val="22"/>
          <w:lang w:val="et-EE"/>
        </w:rPr>
        <w:t xml:space="preserve">projekt on TA poolt </w:t>
      </w:r>
      <w:r w:rsidR="00336B74">
        <w:rPr>
          <w:rFonts w:eastAsia="Calibri"/>
          <w:sz w:val="22"/>
          <w:szCs w:val="22"/>
          <w:lang w:val="et-EE"/>
        </w:rPr>
        <w:t xml:space="preserve">läbi vaadatud või </w:t>
      </w:r>
      <w:r w:rsidR="009C06AB">
        <w:rPr>
          <w:rFonts w:eastAsia="Calibri"/>
          <w:sz w:val="22"/>
          <w:szCs w:val="22"/>
          <w:lang w:val="et-EE"/>
        </w:rPr>
        <w:t xml:space="preserve">kooskõlastatud </w:t>
      </w:r>
    </w:p>
    <w:bookmarkStart w:id="2" w:name="_Hlk202880304"/>
    <w:p w14:paraId="21C9E2E4" w14:textId="0B13EE5B" w:rsidR="000B63AE" w:rsidRDefault="008C551D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Cs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>
        <w:rPr>
          <w:rFonts w:eastAsia="Calibri"/>
          <w:sz w:val="22"/>
          <w:szCs w:val="22"/>
          <w:lang w:val="et-EE"/>
        </w:rPr>
      </w:r>
      <w:r>
        <w:rPr>
          <w:rFonts w:eastAsia="Calibri"/>
          <w:sz w:val="22"/>
          <w:szCs w:val="22"/>
          <w:lang w:val="et-EE"/>
        </w:rPr>
        <w:fldChar w:fldCharType="end"/>
      </w:r>
      <w:r w:rsidR="000B63AE">
        <w:rPr>
          <w:rFonts w:eastAsia="Calibri"/>
          <w:b/>
          <w:sz w:val="22"/>
          <w:szCs w:val="22"/>
          <w:lang w:val="et-EE"/>
        </w:rPr>
        <w:t xml:space="preserve"> </w:t>
      </w:r>
      <w:bookmarkEnd w:id="2"/>
      <w:r w:rsidR="000B63AE" w:rsidRPr="009F1C20">
        <w:rPr>
          <w:rFonts w:eastAsia="Calibri"/>
          <w:bCs/>
          <w:sz w:val="22"/>
          <w:szCs w:val="22"/>
          <w:lang w:val="et-EE"/>
        </w:rPr>
        <w:t>siseviimistlusmaterjalid</w:t>
      </w:r>
    </w:p>
    <w:p w14:paraId="32CC8F4D" w14:textId="07E21265" w:rsidR="004D315C" w:rsidRPr="009F1C20" w:rsidRDefault="00B92F7D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 w:rsidRPr="0042537A"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537A">
        <w:rPr>
          <w:rFonts w:eastAsia="Calibri"/>
          <w:sz w:val="22"/>
          <w:szCs w:val="22"/>
          <w:lang w:val="et-EE"/>
        </w:rPr>
        <w:instrText xml:space="preserve"> FORMCHECKBOX </w:instrText>
      </w:r>
      <w:r w:rsidR="00AC4135">
        <w:rPr>
          <w:rFonts w:eastAsia="Calibri"/>
          <w:sz w:val="22"/>
          <w:szCs w:val="22"/>
          <w:lang w:val="et-EE"/>
        </w:rPr>
      </w:r>
      <w:r w:rsidR="00AC4135">
        <w:rPr>
          <w:rFonts w:eastAsia="Calibri"/>
          <w:sz w:val="22"/>
          <w:szCs w:val="22"/>
          <w:lang w:val="et-EE"/>
        </w:rPr>
        <w:fldChar w:fldCharType="separate"/>
      </w:r>
      <w:r w:rsidRPr="0042537A">
        <w:rPr>
          <w:rFonts w:eastAsia="Calibri"/>
          <w:sz w:val="22"/>
          <w:szCs w:val="22"/>
          <w:lang w:val="et-EE"/>
        </w:rPr>
        <w:fldChar w:fldCharType="end"/>
      </w:r>
      <w:r>
        <w:rPr>
          <w:rFonts w:eastAsia="Calibri"/>
          <w:sz w:val="22"/>
          <w:szCs w:val="22"/>
          <w:lang w:val="et-EE"/>
        </w:rPr>
        <w:t xml:space="preserve"> radoonivastaste meetmete rakendamine</w:t>
      </w:r>
    </w:p>
    <w:p w14:paraId="3BF22352" w14:textId="503BCA9B" w:rsidR="0042537A" w:rsidRPr="0042537A" w:rsidRDefault="003976B6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vertAlign w:val="superscript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>
        <w:rPr>
          <w:rFonts w:eastAsia="Calibri"/>
          <w:sz w:val="22"/>
          <w:szCs w:val="22"/>
          <w:lang w:val="et-EE"/>
        </w:rPr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maa-ala, hoone(d), ruumid</w:t>
      </w:r>
    </w:p>
    <w:p w14:paraId="1AAE90F2" w14:textId="308029F8" w:rsidR="00240235" w:rsidRDefault="003976B6" w:rsidP="002402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heck53"/>
      <w:r>
        <w:rPr>
          <w:rFonts w:eastAsia="Calibri"/>
          <w:sz w:val="22"/>
          <w:szCs w:val="22"/>
          <w:lang w:val="et-EE"/>
        </w:rPr>
        <w:instrText xml:space="preserve"> FORMCHECKBOX </w:instrText>
      </w:r>
      <w:r>
        <w:rPr>
          <w:rFonts w:eastAsia="Calibri"/>
          <w:sz w:val="22"/>
          <w:szCs w:val="22"/>
          <w:lang w:val="et-EE"/>
        </w:rPr>
      </w:r>
      <w:r>
        <w:rPr>
          <w:rFonts w:eastAsia="Calibri"/>
          <w:sz w:val="22"/>
          <w:szCs w:val="22"/>
          <w:lang w:val="et-EE"/>
        </w:rPr>
        <w:fldChar w:fldCharType="end"/>
      </w:r>
      <w:bookmarkEnd w:id="3"/>
      <w:r w:rsidR="0042537A" w:rsidRPr="0042537A">
        <w:rPr>
          <w:rFonts w:eastAsia="Calibri"/>
          <w:sz w:val="22"/>
          <w:szCs w:val="22"/>
          <w:lang w:val="et-EE"/>
        </w:rPr>
        <w:t xml:space="preserve"> valgustustiheduse mõõtmistulemused</w:t>
      </w:r>
      <w:bookmarkStart w:id="4" w:name="_Hlk202885572"/>
      <w:r>
        <w:rPr>
          <w:rFonts w:eastAsia="Calibri"/>
          <w:sz w:val="22"/>
          <w:szCs w:val="22"/>
          <w:lang w:val="et-EE"/>
        </w:rPr>
        <w:t xml:space="preserve">: </w:t>
      </w:r>
      <w:proofErr w:type="spellStart"/>
      <w:r>
        <w:rPr>
          <w:rFonts w:eastAsia="Calibri"/>
          <w:sz w:val="22"/>
          <w:szCs w:val="22"/>
          <w:lang w:val="et-EE"/>
        </w:rPr>
        <w:t>Siivert</w:t>
      </w:r>
      <w:proofErr w:type="spellEnd"/>
      <w:r>
        <w:rPr>
          <w:rFonts w:eastAsia="Calibri"/>
          <w:sz w:val="22"/>
          <w:szCs w:val="22"/>
          <w:lang w:val="et-EE"/>
        </w:rPr>
        <w:t xml:space="preserve"> Elektrikontroll OÜ, 08.09.2025, nr V4-25/09/08/-1</w:t>
      </w:r>
    </w:p>
    <w:p w14:paraId="3FD6EDF4" w14:textId="41AFF5B8" w:rsidR="003976B6" w:rsidRPr="0042537A" w:rsidRDefault="003976B6" w:rsidP="002402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Vastab nõuetele</w:t>
      </w:r>
    </w:p>
    <w:p w14:paraId="44EC1516" w14:textId="124982BB" w:rsidR="0042537A" w:rsidRPr="0042537A" w:rsidRDefault="009F1C20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mõõtmiste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</w:p>
    <w:bookmarkEnd w:id="4"/>
    <w:p w14:paraId="479635E4" w14:textId="02240B7E" w:rsidR="00740AA7" w:rsidRPr="0042537A" w:rsidRDefault="003976B6" w:rsidP="00740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>
        <w:rPr>
          <w:rFonts w:eastAsia="Calibri"/>
          <w:sz w:val="22"/>
          <w:szCs w:val="22"/>
          <w:lang w:val="et-EE"/>
        </w:rPr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ventilatsiooni mõõtmistulemused</w:t>
      </w:r>
      <w:bookmarkStart w:id="5" w:name="_Hlk202885647"/>
      <w:r>
        <w:rPr>
          <w:rFonts w:eastAsia="Calibri"/>
          <w:sz w:val="22"/>
          <w:szCs w:val="22"/>
          <w:lang w:val="et-EE"/>
        </w:rPr>
        <w:t xml:space="preserve">: </w:t>
      </w:r>
      <w:proofErr w:type="spellStart"/>
      <w:r>
        <w:rPr>
          <w:rFonts w:eastAsia="Calibri"/>
          <w:sz w:val="22"/>
          <w:szCs w:val="22"/>
          <w:lang w:val="et-EE"/>
        </w:rPr>
        <w:t>Amecon</w:t>
      </w:r>
      <w:proofErr w:type="spellEnd"/>
      <w:r>
        <w:rPr>
          <w:rFonts w:eastAsia="Calibri"/>
          <w:sz w:val="22"/>
          <w:szCs w:val="22"/>
          <w:lang w:val="et-EE"/>
        </w:rPr>
        <w:t xml:space="preserve"> OÜ, 17.09.2025, töö nr 250455 – vastab nõuetele</w:t>
      </w:r>
    </w:p>
    <w:p w14:paraId="2FF1C0C3" w14:textId="053C9AC9" w:rsidR="0042537A" w:rsidRPr="0042537A" w:rsidRDefault="00740AA7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mõõtmiste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</w:p>
    <w:bookmarkEnd w:id="5"/>
    <w:p w14:paraId="4647451D" w14:textId="54F71EAB" w:rsidR="002C1D54" w:rsidRPr="0042537A" w:rsidRDefault="003976B6" w:rsidP="002C1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>
        <w:rPr>
          <w:rFonts w:eastAsia="Calibri"/>
          <w:sz w:val="22"/>
          <w:szCs w:val="22"/>
          <w:lang w:val="et-EE"/>
        </w:rPr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tehnoseadmete müratasemete mõõtmistulemused</w:t>
      </w:r>
      <w:bookmarkStart w:id="6" w:name="_Hlk202877257"/>
      <w:r>
        <w:rPr>
          <w:rFonts w:eastAsia="Calibri"/>
          <w:sz w:val="22"/>
          <w:szCs w:val="22"/>
          <w:lang w:val="et-EE"/>
        </w:rPr>
        <w:t xml:space="preserve">: </w:t>
      </w:r>
      <w:proofErr w:type="spellStart"/>
      <w:r>
        <w:rPr>
          <w:rFonts w:eastAsia="Calibri"/>
          <w:sz w:val="22"/>
          <w:szCs w:val="22"/>
          <w:lang w:val="et-EE"/>
        </w:rPr>
        <w:t>Amecon</w:t>
      </w:r>
      <w:proofErr w:type="spellEnd"/>
      <w:r>
        <w:rPr>
          <w:rFonts w:eastAsia="Calibri"/>
          <w:sz w:val="22"/>
          <w:szCs w:val="22"/>
          <w:lang w:val="et-EE"/>
        </w:rPr>
        <w:t xml:space="preserve"> OÜ, 17.09.2025, töö nr 25045</w:t>
      </w:r>
      <w:r>
        <w:rPr>
          <w:rFonts w:eastAsia="Calibri"/>
          <w:sz w:val="22"/>
          <w:szCs w:val="22"/>
          <w:lang w:val="et-EE"/>
        </w:rPr>
        <w:t>6</w:t>
      </w:r>
      <w:r>
        <w:rPr>
          <w:rFonts w:eastAsia="Calibri"/>
          <w:sz w:val="22"/>
          <w:szCs w:val="22"/>
          <w:lang w:val="et-EE"/>
        </w:rPr>
        <w:t xml:space="preserve"> – vastab nõuetele</w:t>
      </w:r>
    </w:p>
    <w:p w14:paraId="37333883" w14:textId="11B23726" w:rsidR="002C1D54" w:rsidRPr="0042537A" w:rsidRDefault="002C1D54" w:rsidP="002C1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mõõtmiste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</w:p>
    <w:p w14:paraId="687CD586" w14:textId="469FEF72" w:rsidR="0042537A" w:rsidRPr="0042537A" w:rsidRDefault="002C1D54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</w:t>
      </w:r>
    </w:p>
    <w:bookmarkEnd w:id="6"/>
    <w:p w14:paraId="4C8B30C4" w14:textId="5BF6D4DE" w:rsidR="00A0112F" w:rsidRPr="0042537A" w:rsidRDefault="003976B6" w:rsidP="00A011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>
        <w:rPr>
          <w:rFonts w:eastAsia="Calibri"/>
          <w:sz w:val="22"/>
          <w:szCs w:val="22"/>
          <w:lang w:val="et-EE"/>
        </w:rPr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joogivee analüüsi tulemus</w:t>
      </w:r>
      <w:r>
        <w:rPr>
          <w:rFonts w:eastAsia="Calibri"/>
          <w:sz w:val="22"/>
          <w:szCs w:val="22"/>
          <w:lang w:val="et-EE"/>
        </w:rPr>
        <w:t>: Eesti keskkonnauuringute Keskus Pärnu osak, 16.09.2025 nr PA25003536 – vastab nõueteleˇˇ</w:t>
      </w:r>
    </w:p>
    <w:p w14:paraId="1FA048ED" w14:textId="705B0AE6" w:rsidR="0042537A" w:rsidRPr="0042537A" w:rsidRDefault="00A0112F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both"/>
        <w:rPr>
          <w:rFonts w:eastAsia="Calibri"/>
          <w:sz w:val="16"/>
          <w:szCs w:val="16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analüüsi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  <w:r w:rsidR="0042537A" w:rsidRPr="0042537A">
        <w:rPr>
          <w:rFonts w:eastAsia="Calibri"/>
          <w:sz w:val="16"/>
          <w:szCs w:val="16"/>
          <w:lang w:val="et-EE"/>
        </w:rPr>
        <w:t xml:space="preserve">                                                                                              </w:t>
      </w:r>
    </w:p>
    <w:p w14:paraId="3E157AA6" w14:textId="77777777" w:rsidR="0042537A" w:rsidRPr="0042537A" w:rsidRDefault="0042537A" w:rsidP="0042537A">
      <w:pPr>
        <w:rPr>
          <w:b/>
          <w:sz w:val="22"/>
          <w:szCs w:val="22"/>
          <w:lang w:val="et-EE" w:eastAsia="et-EE"/>
        </w:rPr>
      </w:pPr>
    </w:p>
    <w:p w14:paraId="590F0E64" w14:textId="773D79F7" w:rsidR="0042537A" w:rsidRPr="0042537A" w:rsidRDefault="00740365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Paikvaatluse</w:t>
      </w:r>
      <w:r w:rsidR="0042537A" w:rsidRPr="0042537A">
        <w:rPr>
          <w:b/>
          <w:sz w:val="22"/>
          <w:szCs w:val="22"/>
          <w:lang w:val="et-EE" w:eastAsia="et-EE"/>
        </w:rPr>
        <w:t xml:space="preserve"> kuupäev/kellaaeg:</w:t>
      </w:r>
      <w:r w:rsidR="0042537A" w:rsidRPr="0042537A">
        <w:rPr>
          <w:sz w:val="22"/>
          <w:szCs w:val="22"/>
          <w:lang w:val="et-EE" w:eastAsia="et-EE"/>
        </w:rPr>
        <w:t xml:space="preserve"> “</w:t>
      </w:r>
      <w:r w:rsidR="003976B6">
        <w:rPr>
          <w:sz w:val="22"/>
          <w:szCs w:val="22"/>
          <w:lang w:val="et-EE" w:eastAsia="et-EE"/>
        </w:rPr>
        <w:t xml:space="preserve"> 30</w:t>
      </w:r>
      <w:r w:rsidR="0042537A" w:rsidRPr="0042537A">
        <w:rPr>
          <w:sz w:val="22"/>
          <w:szCs w:val="22"/>
          <w:lang w:val="et-EE" w:eastAsia="et-EE"/>
        </w:rPr>
        <w:t xml:space="preserve">.“ </w:t>
      </w:r>
      <w:r w:rsidR="003976B6">
        <w:rPr>
          <w:sz w:val="22"/>
          <w:szCs w:val="22"/>
          <w:lang w:val="et-EE" w:eastAsia="et-EE"/>
        </w:rPr>
        <w:t>september</w:t>
      </w:r>
      <w:r w:rsidR="0042537A" w:rsidRPr="0042537A">
        <w:rPr>
          <w:sz w:val="22"/>
          <w:szCs w:val="22"/>
          <w:lang w:val="et-EE" w:eastAsia="et-EE"/>
        </w:rPr>
        <w:t>. 2</w:t>
      </w:r>
      <w:r w:rsidR="003976B6">
        <w:rPr>
          <w:sz w:val="22"/>
          <w:szCs w:val="22"/>
          <w:lang w:val="et-EE" w:eastAsia="et-EE"/>
        </w:rPr>
        <w:t>025</w:t>
      </w:r>
      <w:r w:rsidR="0042537A" w:rsidRPr="0042537A">
        <w:rPr>
          <w:sz w:val="22"/>
          <w:szCs w:val="22"/>
          <w:lang w:val="et-EE" w:eastAsia="et-EE"/>
        </w:rPr>
        <w:t xml:space="preserve">.a  </w:t>
      </w:r>
    </w:p>
    <w:p w14:paraId="31A7F53C" w14:textId="77777777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 w:rsidRPr="0042537A">
        <w:rPr>
          <w:sz w:val="22"/>
          <w:szCs w:val="22"/>
          <w:lang w:val="et-EE" w:eastAsia="et-EE"/>
        </w:rPr>
        <w:t>kell ........................... kuni .....................................</w:t>
      </w:r>
    </w:p>
    <w:p w14:paraId="1377CFA6" w14:textId="77777777" w:rsidR="0042537A" w:rsidRPr="0042537A" w:rsidRDefault="0042537A" w:rsidP="0042537A">
      <w:pPr>
        <w:spacing w:line="259" w:lineRule="auto"/>
        <w:jc w:val="both"/>
        <w:rPr>
          <w:rFonts w:eastAsia="Calibri"/>
          <w:sz w:val="22"/>
          <w:szCs w:val="22"/>
          <w:lang w:val="et-EE"/>
        </w:rPr>
      </w:pPr>
    </w:p>
    <w:p w14:paraId="397958FA" w14:textId="47AA8E3C" w:rsidR="0042537A" w:rsidRPr="0042537A" w:rsidRDefault="00416CBB" w:rsidP="00397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Paikvaatluse</w:t>
      </w:r>
      <w:r w:rsidR="0042537A" w:rsidRPr="0042537A">
        <w:rPr>
          <w:b/>
          <w:sz w:val="22"/>
          <w:szCs w:val="22"/>
          <w:lang w:val="et-EE" w:eastAsia="et-EE"/>
        </w:rPr>
        <w:t xml:space="preserve"> juures viibis</w:t>
      </w:r>
      <w:r w:rsidR="00F344CD">
        <w:rPr>
          <w:b/>
          <w:sz w:val="22"/>
          <w:szCs w:val="22"/>
          <w:lang w:val="et-EE" w:eastAsia="et-EE"/>
        </w:rPr>
        <w:t>id</w:t>
      </w:r>
      <w:r w:rsidR="00794EE1">
        <w:rPr>
          <w:b/>
          <w:sz w:val="22"/>
          <w:szCs w:val="22"/>
          <w:lang w:val="et-EE" w:eastAsia="et-EE"/>
        </w:rPr>
        <w:t>:</w:t>
      </w:r>
      <w:r w:rsidR="0042537A" w:rsidRPr="0042537A">
        <w:rPr>
          <w:b/>
          <w:sz w:val="22"/>
          <w:szCs w:val="22"/>
          <w:lang w:val="et-EE" w:eastAsia="et-EE"/>
        </w:rPr>
        <w:t xml:space="preserve"> </w:t>
      </w:r>
      <w:r w:rsidR="003976B6" w:rsidRPr="00AC4135">
        <w:rPr>
          <w:bCs/>
          <w:sz w:val="22"/>
          <w:szCs w:val="22"/>
          <w:lang w:val="et-EE" w:eastAsia="et-EE"/>
        </w:rPr>
        <w:t>Lääneranna valla maj osakonna juhataja Urmas Osila</w:t>
      </w:r>
      <w:r w:rsidR="003976B6">
        <w:rPr>
          <w:sz w:val="22"/>
          <w:szCs w:val="22"/>
          <w:lang w:val="et-EE" w:eastAsia="et-EE"/>
        </w:rPr>
        <w:t>, tel 56918606, urmas.osila@laaneranna.ee</w:t>
      </w:r>
    </w:p>
    <w:p w14:paraId="7F573686" w14:textId="77777777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  <w:lang w:val="et-EE" w:eastAsia="et-EE"/>
        </w:rPr>
      </w:pPr>
      <w:r w:rsidRPr="0042537A">
        <w:rPr>
          <w:sz w:val="16"/>
          <w:szCs w:val="16"/>
          <w:lang w:val="et-EE" w:eastAsia="et-EE"/>
        </w:rPr>
        <w:t xml:space="preserve">                                                             (esindaja või muu isiku, ees- ja perekonnanimi, ametikoht, telefon, e-post)</w:t>
      </w:r>
    </w:p>
    <w:p w14:paraId="4FD3AC5D" w14:textId="77777777" w:rsidR="0042537A" w:rsidRPr="0042537A" w:rsidRDefault="0042537A" w:rsidP="0042537A">
      <w:pPr>
        <w:spacing w:line="259" w:lineRule="auto"/>
        <w:jc w:val="both"/>
        <w:rPr>
          <w:rFonts w:eastAsia="Calibri"/>
          <w:b/>
          <w:sz w:val="22"/>
          <w:szCs w:val="22"/>
          <w:lang w:val="et-EE"/>
        </w:rPr>
      </w:pPr>
    </w:p>
    <w:p w14:paraId="6748EB10" w14:textId="2EDE2E7F" w:rsidR="00AD6640" w:rsidRPr="00A2020F" w:rsidRDefault="001A2D74" w:rsidP="00A20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>
        <w:rPr>
          <w:rFonts w:eastAsia="Calibri"/>
          <w:b/>
          <w:sz w:val="22"/>
          <w:szCs w:val="22"/>
          <w:lang w:val="et-EE"/>
        </w:rPr>
        <w:t>P</w:t>
      </w:r>
      <w:r w:rsidR="00233044">
        <w:rPr>
          <w:rFonts w:eastAsia="Calibri"/>
          <w:b/>
          <w:sz w:val="22"/>
          <w:szCs w:val="22"/>
          <w:lang w:val="et-EE"/>
        </w:rPr>
        <w:t>aikvaatlusel tuvastatud asjaolud/puudused</w:t>
      </w:r>
      <w:r w:rsidR="000A5D95">
        <w:rPr>
          <w:rFonts w:eastAsia="Calibri"/>
          <w:b/>
          <w:sz w:val="22"/>
          <w:szCs w:val="22"/>
          <w:lang w:val="et-EE"/>
        </w:rPr>
        <w:t>:</w:t>
      </w:r>
      <w:r w:rsidR="00AD5381">
        <w:rPr>
          <w:rFonts w:eastAsia="Calibri"/>
          <w:b/>
          <w:sz w:val="22"/>
          <w:szCs w:val="22"/>
          <w:lang w:val="et-EE"/>
        </w:rPr>
        <w:t xml:space="preserve"> </w:t>
      </w:r>
      <w:r w:rsidR="003976B6" w:rsidRPr="003976B6">
        <w:rPr>
          <w:rFonts w:eastAsia="Calibri"/>
          <w:bCs/>
          <w:sz w:val="22"/>
          <w:szCs w:val="22"/>
          <w:lang w:val="et-EE"/>
        </w:rPr>
        <w:t>puudusi ei tuvastatud</w:t>
      </w:r>
      <w:r w:rsidR="00AD5381">
        <w:rPr>
          <w:rFonts w:eastAsia="Calibri"/>
          <w:b/>
          <w:sz w:val="22"/>
          <w:szCs w:val="22"/>
          <w:lang w:val="et-EE"/>
        </w:rPr>
        <w:t xml:space="preserve"> </w:t>
      </w:r>
      <w:r w:rsidR="00A2020F" w:rsidRPr="00A2020F">
        <w:rPr>
          <w:rFonts w:eastAsia="Calibri"/>
          <w:sz w:val="22"/>
          <w:szCs w:val="22"/>
          <w:lang w:val="et-EE"/>
        </w:rPr>
        <w:t xml:space="preserve">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 </w:t>
      </w:r>
      <w:r w:rsidR="00A2020F" w:rsidRPr="00A2020F">
        <w:rPr>
          <w:rFonts w:eastAsia="Calibri"/>
          <w:sz w:val="22"/>
          <w:szCs w:val="22"/>
          <w:lang w:val="et-EE"/>
        </w:rPr>
        <w:lastRenderedPageBreak/>
        <w:t>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</w:t>
      </w:r>
    </w:p>
    <w:p w14:paraId="663EC1FF" w14:textId="77777777" w:rsidR="0042537A" w:rsidRPr="0042537A" w:rsidRDefault="0042537A" w:rsidP="0042537A">
      <w:pPr>
        <w:rPr>
          <w:b/>
          <w:sz w:val="22"/>
          <w:szCs w:val="22"/>
          <w:lang w:val="et-EE" w:eastAsia="et-EE"/>
        </w:rPr>
      </w:pPr>
    </w:p>
    <w:p w14:paraId="10A53532" w14:textId="05A8B589" w:rsidR="0042537A" w:rsidRPr="0042537A" w:rsidRDefault="00BB714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Paikvaatluse</w:t>
      </w:r>
      <w:r w:rsidR="00350CBE">
        <w:rPr>
          <w:b/>
          <w:sz w:val="22"/>
          <w:szCs w:val="22"/>
          <w:lang w:val="et-EE" w:eastAsia="et-EE"/>
        </w:rPr>
        <w:t xml:space="preserve">l </w:t>
      </w:r>
      <w:r w:rsidR="0042537A" w:rsidRPr="0042537A">
        <w:rPr>
          <w:b/>
          <w:sz w:val="22"/>
          <w:szCs w:val="22"/>
          <w:lang w:val="et-EE" w:eastAsia="et-EE"/>
        </w:rPr>
        <w:t>kasutatud tehnilised vahendid:</w:t>
      </w:r>
      <w:r w:rsidR="0042537A" w:rsidRPr="0042537A">
        <w:rPr>
          <w:sz w:val="22"/>
          <w:szCs w:val="22"/>
          <w:lang w:val="et-EE" w:eastAsia="et-EE"/>
        </w:rPr>
        <w:t xml:space="preserve"> </w:t>
      </w:r>
      <w:r w:rsidR="003976B6">
        <w:rPr>
          <w:sz w:val="22"/>
          <w:szCs w:val="22"/>
          <w:lang w:val="et-EE" w:eastAsia="et-EE"/>
        </w:rPr>
        <w:t>ei kasutanud</w:t>
      </w:r>
      <w:r w:rsidR="0042537A" w:rsidRPr="0042537A">
        <w:rPr>
          <w:sz w:val="22"/>
          <w:szCs w:val="22"/>
          <w:lang w:val="et-EE" w:eastAsia="et-EE"/>
        </w:rPr>
        <w:t>…………………………………………………….</w:t>
      </w:r>
      <w:r w:rsidR="00B10A07">
        <w:rPr>
          <w:sz w:val="22"/>
          <w:szCs w:val="22"/>
          <w:lang w:val="et-EE" w:eastAsia="et-EE"/>
        </w:rPr>
        <w:t>...................................................................................</w:t>
      </w:r>
    </w:p>
    <w:p w14:paraId="2CF685AC" w14:textId="77777777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et-EE" w:eastAsia="et-EE"/>
        </w:rPr>
      </w:pPr>
      <w:r w:rsidRPr="0042537A">
        <w:rPr>
          <w:sz w:val="22"/>
          <w:szCs w:val="22"/>
          <w:lang w:val="et-EE" w:eastAsia="et-EE"/>
        </w:rPr>
        <w:t>…………………………………………………………………………………………………................</w:t>
      </w:r>
    </w:p>
    <w:p w14:paraId="0872EE68" w14:textId="77777777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  <w:lang w:val="et-EE" w:eastAsia="et-EE"/>
        </w:rPr>
      </w:pPr>
      <w:r w:rsidRPr="0042537A">
        <w:rPr>
          <w:sz w:val="16"/>
          <w:szCs w:val="16"/>
          <w:lang w:val="et-EE" w:eastAsia="et-EE"/>
        </w:rPr>
        <w:t>(vahendi nimetus, mark, seerianumber)</w:t>
      </w:r>
    </w:p>
    <w:p w14:paraId="17BD9251" w14:textId="18ACCC43" w:rsidR="0042537A" w:rsidRPr="0042537A" w:rsidRDefault="0042537A" w:rsidP="00AE5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Calibri"/>
          <w:sz w:val="22"/>
          <w:szCs w:val="22"/>
          <w:lang w:val="et-EE"/>
        </w:rPr>
      </w:pPr>
    </w:p>
    <w:p w14:paraId="08F33E38" w14:textId="77777777" w:rsidR="0042537A" w:rsidRPr="00AE5EF7" w:rsidRDefault="0042537A" w:rsidP="0042537A">
      <w:pPr>
        <w:jc w:val="both"/>
        <w:rPr>
          <w:sz w:val="22"/>
          <w:szCs w:val="22"/>
          <w:lang w:val="et-EE" w:eastAsia="en-GB"/>
        </w:rPr>
      </w:pPr>
    </w:p>
    <w:p w14:paraId="6AA72D4D" w14:textId="77777777" w:rsidR="00AE5EF7" w:rsidRDefault="00AE5EF7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n-GB"/>
        </w:rPr>
      </w:pPr>
    </w:p>
    <w:p w14:paraId="76A68F81" w14:textId="55524585" w:rsid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n-GB"/>
        </w:rPr>
      </w:pPr>
      <w:r w:rsidRPr="0042537A">
        <w:rPr>
          <w:b/>
          <w:sz w:val="22"/>
          <w:szCs w:val="22"/>
          <w:lang w:val="et-EE" w:eastAsia="en-GB"/>
        </w:rPr>
        <w:t>Ametnik:</w:t>
      </w:r>
      <w:r w:rsidRPr="0042537A">
        <w:rPr>
          <w:sz w:val="22"/>
          <w:szCs w:val="22"/>
          <w:lang w:val="et-EE" w:eastAsia="en-GB"/>
        </w:rPr>
        <w:t xml:space="preserve"> </w:t>
      </w:r>
      <w:r w:rsidR="003976B6">
        <w:rPr>
          <w:sz w:val="22"/>
          <w:szCs w:val="22"/>
          <w:lang w:val="et-EE" w:eastAsia="en-GB"/>
        </w:rPr>
        <w:t>vaneminspektor Katrin Tamm, tel 5526402; katrin.tamm@terviseamet.ee</w:t>
      </w:r>
    </w:p>
    <w:p w14:paraId="368AEDBB" w14:textId="4D1055D5" w:rsidR="007370A9" w:rsidRDefault="008871B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n-GB"/>
        </w:rPr>
      </w:pPr>
      <w:r>
        <w:rPr>
          <w:sz w:val="16"/>
          <w:szCs w:val="16"/>
          <w:lang w:val="et-EE" w:eastAsia="et-EE"/>
        </w:rPr>
        <w:t xml:space="preserve">                                                     </w:t>
      </w:r>
      <w:r w:rsidR="007370A9" w:rsidRPr="0042537A">
        <w:rPr>
          <w:sz w:val="16"/>
          <w:szCs w:val="16"/>
          <w:lang w:val="et-EE" w:eastAsia="et-EE"/>
        </w:rPr>
        <w:t>(kontrolli teostanud ametniku ametikoht, ees- ja perekonnanimi, telefon, e-post)</w:t>
      </w:r>
    </w:p>
    <w:p w14:paraId="2DDEDBD3" w14:textId="06F4C383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lang w:val="et-EE"/>
        </w:rPr>
      </w:pPr>
      <w:r w:rsidRPr="0042537A">
        <w:rPr>
          <w:sz w:val="16"/>
          <w:szCs w:val="16"/>
          <w:lang w:val="et-EE" w:eastAsia="en-GB"/>
        </w:rPr>
        <w:t xml:space="preserve">                                                                                                                               </w:t>
      </w:r>
    </w:p>
    <w:p w14:paraId="59A40398" w14:textId="77777777" w:rsidR="0042537A" w:rsidRPr="0042537A" w:rsidRDefault="0042537A" w:rsidP="0042537A">
      <w:pPr>
        <w:jc w:val="both"/>
        <w:rPr>
          <w:sz w:val="16"/>
          <w:szCs w:val="16"/>
          <w:lang w:val="et-EE" w:eastAsia="en-GB"/>
        </w:rPr>
      </w:pPr>
    </w:p>
    <w:p w14:paraId="042AC52D" w14:textId="77777777" w:rsidR="0042537A" w:rsidRPr="0042537A" w:rsidRDefault="0042537A" w:rsidP="0042537A">
      <w:pPr>
        <w:jc w:val="both"/>
        <w:rPr>
          <w:sz w:val="16"/>
          <w:szCs w:val="16"/>
          <w:lang w:val="et-EE" w:eastAsia="en-GB"/>
        </w:rPr>
      </w:pPr>
    </w:p>
    <w:p w14:paraId="77DAF27C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25958685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74565F60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3095D585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032E6FB6" w14:textId="77777777" w:rsidR="00197566" w:rsidRDefault="00197566" w:rsidP="003049EA"/>
    <w:sectPr w:rsidR="0019756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EBC10" w14:textId="77777777" w:rsidR="00C3506B" w:rsidRDefault="00C3506B" w:rsidP="00C3506B">
      <w:r>
        <w:separator/>
      </w:r>
    </w:p>
  </w:endnote>
  <w:endnote w:type="continuationSeparator" w:id="0">
    <w:p w14:paraId="367FE912" w14:textId="77777777" w:rsidR="00C3506B" w:rsidRDefault="00C3506B" w:rsidP="00C35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7148873"/>
      <w:docPartObj>
        <w:docPartGallery w:val="Page Numbers (Bottom of Page)"/>
        <w:docPartUnique/>
      </w:docPartObj>
    </w:sdtPr>
    <w:sdtEndPr/>
    <w:sdtContent>
      <w:p w14:paraId="37E8E44F" w14:textId="0BE79C28" w:rsidR="00C3506B" w:rsidRDefault="00C3506B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</w:p>
    </w:sdtContent>
  </w:sdt>
  <w:p w14:paraId="7EAEB820" w14:textId="77777777" w:rsidR="00C3506B" w:rsidRDefault="00C3506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41D96" w14:textId="77777777" w:rsidR="00C3506B" w:rsidRDefault="00C3506B" w:rsidP="00C3506B">
      <w:r>
        <w:separator/>
      </w:r>
    </w:p>
  </w:footnote>
  <w:footnote w:type="continuationSeparator" w:id="0">
    <w:p w14:paraId="6EF984C8" w14:textId="77777777" w:rsidR="00C3506B" w:rsidRDefault="00C3506B" w:rsidP="00C350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425A"/>
    <w:multiLevelType w:val="hybridMultilevel"/>
    <w:tmpl w:val="63C62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D7BCD"/>
    <w:multiLevelType w:val="hybridMultilevel"/>
    <w:tmpl w:val="75CE03E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15A07"/>
    <w:multiLevelType w:val="hybridMultilevel"/>
    <w:tmpl w:val="538810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B7C94"/>
    <w:multiLevelType w:val="hybridMultilevel"/>
    <w:tmpl w:val="538810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EF4FC2"/>
    <w:multiLevelType w:val="hybridMultilevel"/>
    <w:tmpl w:val="F206555C"/>
    <w:lvl w:ilvl="0" w:tplc="882A1D68">
      <w:start w:val="1"/>
      <w:numFmt w:val="bullet"/>
      <w:lvlText w:val="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2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FBB2106"/>
    <w:multiLevelType w:val="hybridMultilevel"/>
    <w:tmpl w:val="5CBE5C10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rin Tamm">
    <w15:presenceInfo w15:providerId="AD" w15:userId="S-1-5-21-2052111302-152049171-839522115-129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9EA"/>
    <w:rsid w:val="00002FBE"/>
    <w:rsid w:val="000177CE"/>
    <w:rsid w:val="0002208D"/>
    <w:rsid w:val="000249A1"/>
    <w:rsid w:val="0004500D"/>
    <w:rsid w:val="00045C8D"/>
    <w:rsid w:val="0004722C"/>
    <w:rsid w:val="00047F97"/>
    <w:rsid w:val="000542F7"/>
    <w:rsid w:val="00067803"/>
    <w:rsid w:val="00087AD8"/>
    <w:rsid w:val="000920AF"/>
    <w:rsid w:val="000A5D95"/>
    <w:rsid w:val="000B63AE"/>
    <w:rsid w:val="000B658A"/>
    <w:rsid w:val="000D4641"/>
    <w:rsid w:val="000E6148"/>
    <w:rsid w:val="000E73F3"/>
    <w:rsid w:val="000E7DD9"/>
    <w:rsid w:val="001371C3"/>
    <w:rsid w:val="001507C6"/>
    <w:rsid w:val="00167A6D"/>
    <w:rsid w:val="001835AD"/>
    <w:rsid w:val="0018535D"/>
    <w:rsid w:val="001952C8"/>
    <w:rsid w:val="00195C86"/>
    <w:rsid w:val="00197566"/>
    <w:rsid w:val="001A2D74"/>
    <w:rsid w:val="001A7411"/>
    <w:rsid w:val="001B0C59"/>
    <w:rsid w:val="001C20CD"/>
    <w:rsid w:val="001D26E7"/>
    <w:rsid w:val="001E5EE6"/>
    <w:rsid w:val="001F426D"/>
    <w:rsid w:val="002144AE"/>
    <w:rsid w:val="00217E46"/>
    <w:rsid w:val="002252D0"/>
    <w:rsid w:val="002302E6"/>
    <w:rsid w:val="00231406"/>
    <w:rsid w:val="00233044"/>
    <w:rsid w:val="00234C31"/>
    <w:rsid w:val="002366A8"/>
    <w:rsid w:val="00240235"/>
    <w:rsid w:val="00241D04"/>
    <w:rsid w:val="002447AC"/>
    <w:rsid w:val="002467FF"/>
    <w:rsid w:val="0024770F"/>
    <w:rsid w:val="002614D0"/>
    <w:rsid w:val="00281907"/>
    <w:rsid w:val="00292F1C"/>
    <w:rsid w:val="002932D7"/>
    <w:rsid w:val="0029504E"/>
    <w:rsid w:val="00295BEF"/>
    <w:rsid w:val="002A2976"/>
    <w:rsid w:val="002B43B3"/>
    <w:rsid w:val="002C1D54"/>
    <w:rsid w:val="002C7995"/>
    <w:rsid w:val="00301D91"/>
    <w:rsid w:val="003049EA"/>
    <w:rsid w:val="0030692D"/>
    <w:rsid w:val="00307047"/>
    <w:rsid w:val="00307BD3"/>
    <w:rsid w:val="0031100E"/>
    <w:rsid w:val="00317A0B"/>
    <w:rsid w:val="003226B6"/>
    <w:rsid w:val="00325B9B"/>
    <w:rsid w:val="00332E6E"/>
    <w:rsid w:val="00336B74"/>
    <w:rsid w:val="00337134"/>
    <w:rsid w:val="0034090A"/>
    <w:rsid w:val="00350CBE"/>
    <w:rsid w:val="003540BD"/>
    <w:rsid w:val="003655E1"/>
    <w:rsid w:val="003678F0"/>
    <w:rsid w:val="003859EF"/>
    <w:rsid w:val="003868FB"/>
    <w:rsid w:val="00393D49"/>
    <w:rsid w:val="003976B6"/>
    <w:rsid w:val="00397BDC"/>
    <w:rsid w:val="003B0FE4"/>
    <w:rsid w:val="003B281C"/>
    <w:rsid w:val="003B302A"/>
    <w:rsid w:val="003B4489"/>
    <w:rsid w:val="003B7C30"/>
    <w:rsid w:val="003C4956"/>
    <w:rsid w:val="003C545D"/>
    <w:rsid w:val="003D1738"/>
    <w:rsid w:val="003D4E05"/>
    <w:rsid w:val="003D5993"/>
    <w:rsid w:val="003E0465"/>
    <w:rsid w:val="003E2580"/>
    <w:rsid w:val="003F014C"/>
    <w:rsid w:val="003F187C"/>
    <w:rsid w:val="003F2170"/>
    <w:rsid w:val="003F39B1"/>
    <w:rsid w:val="003F39CF"/>
    <w:rsid w:val="00414A24"/>
    <w:rsid w:val="00415D3E"/>
    <w:rsid w:val="00416CBB"/>
    <w:rsid w:val="00417457"/>
    <w:rsid w:val="0042537A"/>
    <w:rsid w:val="004272B5"/>
    <w:rsid w:val="004328A0"/>
    <w:rsid w:val="00433B8F"/>
    <w:rsid w:val="0044500E"/>
    <w:rsid w:val="004464F6"/>
    <w:rsid w:val="00455927"/>
    <w:rsid w:val="00457041"/>
    <w:rsid w:val="00460647"/>
    <w:rsid w:val="004621EE"/>
    <w:rsid w:val="00472721"/>
    <w:rsid w:val="00482155"/>
    <w:rsid w:val="00496054"/>
    <w:rsid w:val="00496A39"/>
    <w:rsid w:val="004D315C"/>
    <w:rsid w:val="004D63FE"/>
    <w:rsid w:val="004F1542"/>
    <w:rsid w:val="004F7466"/>
    <w:rsid w:val="005002C4"/>
    <w:rsid w:val="0051185F"/>
    <w:rsid w:val="00521B2D"/>
    <w:rsid w:val="00530869"/>
    <w:rsid w:val="005562C6"/>
    <w:rsid w:val="00571F4E"/>
    <w:rsid w:val="00572143"/>
    <w:rsid w:val="00575D38"/>
    <w:rsid w:val="00592734"/>
    <w:rsid w:val="00597C7F"/>
    <w:rsid w:val="005B373A"/>
    <w:rsid w:val="005C0BC4"/>
    <w:rsid w:val="005C15FE"/>
    <w:rsid w:val="005E2793"/>
    <w:rsid w:val="006049A0"/>
    <w:rsid w:val="00605312"/>
    <w:rsid w:val="00614C3C"/>
    <w:rsid w:val="00622826"/>
    <w:rsid w:val="00632D41"/>
    <w:rsid w:val="00637776"/>
    <w:rsid w:val="00637BE1"/>
    <w:rsid w:val="00645995"/>
    <w:rsid w:val="006538CD"/>
    <w:rsid w:val="006602EB"/>
    <w:rsid w:val="00661BD2"/>
    <w:rsid w:val="00663904"/>
    <w:rsid w:val="00665A49"/>
    <w:rsid w:val="0066705F"/>
    <w:rsid w:val="00673FF8"/>
    <w:rsid w:val="00674A8C"/>
    <w:rsid w:val="00681301"/>
    <w:rsid w:val="00697E21"/>
    <w:rsid w:val="006A1CC2"/>
    <w:rsid w:val="006A46BD"/>
    <w:rsid w:val="006A4CCD"/>
    <w:rsid w:val="006A537F"/>
    <w:rsid w:val="006A6084"/>
    <w:rsid w:val="006C2776"/>
    <w:rsid w:val="006C39D9"/>
    <w:rsid w:val="006D05EE"/>
    <w:rsid w:val="006D3EAB"/>
    <w:rsid w:val="006D6B75"/>
    <w:rsid w:val="0070505F"/>
    <w:rsid w:val="007070AE"/>
    <w:rsid w:val="00726607"/>
    <w:rsid w:val="00730F45"/>
    <w:rsid w:val="007370A9"/>
    <w:rsid w:val="00740365"/>
    <w:rsid w:val="00740AA7"/>
    <w:rsid w:val="007475CC"/>
    <w:rsid w:val="00751CDE"/>
    <w:rsid w:val="007609F5"/>
    <w:rsid w:val="00770974"/>
    <w:rsid w:val="00794EE1"/>
    <w:rsid w:val="007A64CC"/>
    <w:rsid w:val="007B2F4E"/>
    <w:rsid w:val="007D59B2"/>
    <w:rsid w:val="007D79EC"/>
    <w:rsid w:val="007F2216"/>
    <w:rsid w:val="007F6622"/>
    <w:rsid w:val="00801A28"/>
    <w:rsid w:val="00832E4B"/>
    <w:rsid w:val="00841E19"/>
    <w:rsid w:val="008510C5"/>
    <w:rsid w:val="00853B64"/>
    <w:rsid w:val="008569FF"/>
    <w:rsid w:val="00856AC6"/>
    <w:rsid w:val="008871BA"/>
    <w:rsid w:val="00893299"/>
    <w:rsid w:val="008A66B7"/>
    <w:rsid w:val="008C551D"/>
    <w:rsid w:val="008D1426"/>
    <w:rsid w:val="008F2B66"/>
    <w:rsid w:val="00911295"/>
    <w:rsid w:val="00912EFC"/>
    <w:rsid w:val="009179AC"/>
    <w:rsid w:val="009205D8"/>
    <w:rsid w:val="00924A1C"/>
    <w:rsid w:val="00936ECE"/>
    <w:rsid w:val="00943101"/>
    <w:rsid w:val="009545D0"/>
    <w:rsid w:val="00973A2C"/>
    <w:rsid w:val="0098382B"/>
    <w:rsid w:val="009B1CAD"/>
    <w:rsid w:val="009C06AB"/>
    <w:rsid w:val="009F1C20"/>
    <w:rsid w:val="009F4C58"/>
    <w:rsid w:val="00A0112F"/>
    <w:rsid w:val="00A0586E"/>
    <w:rsid w:val="00A1094C"/>
    <w:rsid w:val="00A2020F"/>
    <w:rsid w:val="00A46490"/>
    <w:rsid w:val="00A53F7F"/>
    <w:rsid w:val="00A54F08"/>
    <w:rsid w:val="00A57928"/>
    <w:rsid w:val="00A62ACD"/>
    <w:rsid w:val="00A65B1E"/>
    <w:rsid w:val="00A72DC9"/>
    <w:rsid w:val="00A73712"/>
    <w:rsid w:val="00A76F0A"/>
    <w:rsid w:val="00AA14C2"/>
    <w:rsid w:val="00AB4B58"/>
    <w:rsid w:val="00AC3751"/>
    <w:rsid w:val="00AC4135"/>
    <w:rsid w:val="00AD4B69"/>
    <w:rsid w:val="00AD5381"/>
    <w:rsid w:val="00AD6640"/>
    <w:rsid w:val="00AE5EF7"/>
    <w:rsid w:val="00B10A07"/>
    <w:rsid w:val="00B14790"/>
    <w:rsid w:val="00B168FE"/>
    <w:rsid w:val="00B24168"/>
    <w:rsid w:val="00B2548F"/>
    <w:rsid w:val="00B30ADE"/>
    <w:rsid w:val="00B3686C"/>
    <w:rsid w:val="00B5203C"/>
    <w:rsid w:val="00B668FB"/>
    <w:rsid w:val="00B7620F"/>
    <w:rsid w:val="00B85103"/>
    <w:rsid w:val="00B92F7D"/>
    <w:rsid w:val="00BB714A"/>
    <w:rsid w:val="00BD4DCA"/>
    <w:rsid w:val="00BD6122"/>
    <w:rsid w:val="00BE20B0"/>
    <w:rsid w:val="00BF6EE7"/>
    <w:rsid w:val="00C02E7D"/>
    <w:rsid w:val="00C04A5A"/>
    <w:rsid w:val="00C05990"/>
    <w:rsid w:val="00C05CAD"/>
    <w:rsid w:val="00C07619"/>
    <w:rsid w:val="00C31CA8"/>
    <w:rsid w:val="00C33666"/>
    <w:rsid w:val="00C3506B"/>
    <w:rsid w:val="00C370BA"/>
    <w:rsid w:val="00C410B8"/>
    <w:rsid w:val="00C50509"/>
    <w:rsid w:val="00C61007"/>
    <w:rsid w:val="00C729FB"/>
    <w:rsid w:val="00C8155E"/>
    <w:rsid w:val="00C91360"/>
    <w:rsid w:val="00C9357E"/>
    <w:rsid w:val="00C9670A"/>
    <w:rsid w:val="00CB24E6"/>
    <w:rsid w:val="00CB4B12"/>
    <w:rsid w:val="00CC5318"/>
    <w:rsid w:val="00CE4FC0"/>
    <w:rsid w:val="00CE6684"/>
    <w:rsid w:val="00CF7D9B"/>
    <w:rsid w:val="00D1265D"/>
    <w:rsid w:val="00D33358"/>
    <w:rsid w:val="00D41933"/>
    <w:rsid w:val="00D52A30"/>
    <w:rsid w:val="00D652CF"/>
    <w:rsid w:val="00D73755"/>
    <w:rsid w:val="00DA3B58"/>
    <w:rsid w:val="00DB168E"/>
    <w:rsid w:val="00DC5C3D"/>
    <w:rsid w:val="00DC6F0D"/>
    <w:rsid w:val="00E119DB"/>
    <w:rsid w:val="00E122AC"/>
    <w:rsid w:val="00E122F9"/>
    <w:rsid w:val="00E1499F"/>
    <w:rsid w:val="00E14F9D"/>
    <w:rsid w:val="00E16EDF"/>
    <w:rsid w:val="00E473E6"/>
    <w:rsid w:val="00E66DE1"/>
    <w:rsid w:val="00E71331"/>
    <w:rsid w:val="00E86BE1"/>
    <w:rsid w:val="00E878A4"/>
    <w:rsid w:val="00E92016"/>
    <w:rsid w:val="00EA5879"/>
    <w:rsid w:val="00EB00DE"/>
    <w:rsid w:val="00EB30FA"/>
    <w:rsid w:val="00EC31B1"/>
    <w:rsid w:val="00EE3B27"/>
    <w:rsid w:val="00EE3E75"/>
    <w:rsid w:val="00F0056C"/>
    <w:rsid w:val="00F344CD"/>
    <w:rsid w:val="00F436FC"/>
    <w:rsid w:val="00F53953"/>
    <w:rsid w:val="00F53D0F"/>
    <w:rsid w:val="00F61C56"/>
    <w:rsid w:val="00F76691"/>
    <w:rsid w:val="00F802E5"/>
    <w:rsid w:val="00F808E8"/>
    <w:rsid w:val="00FA1138"/>
    <w:rsid w:val="00FB7DB7"/>
    <w:rsid w:val="00FD2A0A"/>
    <w:rsid w:val="00FD3810"/>
    <w:rsid w:val="00FE60E7"/>
    <w:rsid w:val="00FF1EFC"/>
    <w:rsid w:val="00F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7CF51"/>
  <w15:chartTrackingRefBased/>
  <w15:docId w15:val="{B42DAFC0-4F56-4026-BAD2-08792667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049E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link w:val="Kehatekst3Mrk"/>
    <w:rsid w:val="003049EA"/>
    <w:pPr>
      <w:jc w:val="both"/>
    </w:pPr>
    <w:rPr>
      <w:kern w:val="16"/>
      <w:szCs w:val="24"/>
      <w:lang w:val="et-EE"/>
    </w:rPr>
  </w:style>
  <w:style w:type="character" w:customStyle="1" w:styleId="Kehatekst3Mrk">
    <w:name w:val="Kehatekst 3 Märk"/>
    <w:basedOn w:val="Liguvaikefont"/>
    <w:link w:val="Kehatekst3"/>
    <w:rsid w:val="003049EA"/>
    <w:rPr>
      <w:rFonts w:ascii="Times New Roman" w:eastAsia="Times New Roman" w:hAnsi="Times New Roman" w:cs="Times New Roman"/>
      <w:kern w:val="16"/>
      <w:sz w:val="24"/>
      <w:szCs w:val="24"/>
    </w:rPr>
  </w:style>
  <w:style w:type="paragraph" w:styleId="Normaallaadveeb">
    <w:name w:val="Normal (Web)"/>
    <w:basedOn w:val="Normaallaad"/>
    <w:rsid w:val="003049EA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49EA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semiHidden/>
    <w:rsid w:val="003049EA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perlink">
    <w:name w:val="Hyperlink"/>
    <w:basedOn w:val="Liguvaikefont"/>
    <w:uiPriority w:val="99"/>
    <w:unhideWhenUsed/>
    <w:rsid w:val="003049E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049EA"/>
    <w:rPr>
      <w:color w:val="605E5C"/>
      <w:shd w:val="clear" w:color="auto" w:fill="E1DFDD"/>
    </w:rPr>
  </w:style>
  <w:style w:type="character" w:styleId="Tugev">
    <w:name w:val="Strong"/>
    <w:uiPriority w:val="22"/>
    <w:qFormat/>
    <w:rsid w:val="00973A2C"/>
    <w:rPr>
      <w:b/>
      <w:bCs/>
    </w:rPr>
  </w:style>
  <w:style w:type="paragraph" w:styleId="Loendilik">
    <w:name w:val="List Paragraph"/>
    <w:basedOn w:val="Normaallaad"/>
    <w:uiPriority w:val="34"/>
    <w:qFormat/>
    <w:rsid w:val="00571F4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3506B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C3506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C3506B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C3506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llmrkusetekst">
    <w:name w:val="footnote text"/>
    <w:basedOn w:val="Normaallaad"/>
    <w:link w:val="AllmrkusetekstMrk"/>
    <w:uiPriority w:val="99"/>
    <w:unhideWhenUsed/>
    <w:rsid w:val="0042537A"/>
    <w:rPr>
      <w:rFonts w:asciiTheme="minorHAnsi" w:eastAsiaTheme="minorHAnsi" w:hAnsiTheme="minorHAnsi" w:cstheme="minorBidi"/>
      <w:sz w:val="20"/>
      <w:lang w:val="et-EE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42537A"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1371C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1371C3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1371C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371C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371C3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4152</Characters>
  <Application>Microsoft Office Word</Application>
  <DocSecurity>4</DocSecurity>
  <Lines>34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Sillamaa</dc:creator>
  <cp:keywords/>
  <dc:description/>
  <cp:lastModifiedBy>Katrin Tamm</cp:lastModifiedBy>
  <cp:revision>2</cp:revision>
  <cp:lastPrinted>2025-10-02T07:21:00Z</cp:lastPrinted>
  <dcterms:created xsi:type="dcterms:W3CDTF">2025-10-02T08:02:00Z</dcterms:created>
  <dcterms:modified xsi:type="dcterms:W3CDTF">2025-10-02T08:02:00Z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1773677588</vt:i4>
  </property>
  <property fmtid="{D5CDD505-2E9C-101B-9397-08002B2CF9AE}" pid="3" name="_NewReviewCycle">
    <vt:lpwstr/>
  </property>
  <property fmtid="{D5CDD505-2E9C-101B-9397-08002B2CF9AE}" pid="4" name="_EmailSubject">
    <vt:lpwstr>Objekti kasutuselevõtu paikvaatluse akt, riikliku järelevalve menetlustoimingu protokolli lisa "Lastehoiu ja lasteaia õpi- ja kasvukeskkonna nõuded"</vt:lpwstr>
  </property>
  <property fmtid="{D5CDD505-2E9C-101B-9397-08002B2CF9AE}" pid="5" name="_AuthorEmail">
    <vt:lpwstr>kaili.sillamaa@terviseamet.ee</vt:lpwstr>
  </property>
  <property fmtid="{D5CDD505-2E9C-101B-9397-08002B2CF9AE}" pid="6" name="_AuthorEmailDisplayName">
    <vt:lpwstr>Kaili Sillamaa</vt:lpwstr>
  </property>
  <property fmtid="{D5CDD505-2E9C-101B-9397-08002B2CF9AE}" pid="7" name="_PreviousAdHocReviewCycleID">
    <vt:i4>637011634</vt:i4>
  </property>
  <property fmtid="{D5CDD505-2E9C-101B-9397-08002B2CF9AE}" pid="8" name="_ReviewingToolsShownOnce">
    <vt:lpwstr/>
  </property>
</Properties>
</file>